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BEB0FD9" w:rsidR="00D57C8E" w:rsidRPr="00EE2373" w:rsidRDefault="00D57C8E" w:rsidP="00BB4CBD">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B4CBD">
              <w:rPr>
                <w:rFonts w:ascii="Arial" w:hAnsi="Arial" w:cs="Arial"/>
                <w:b/>
                <w:color w:val="FF0000"/>
                <w:sz w:val="24"/>
              </w:rPr>
              <w:t>25B00489</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6147A767" w:rsidR="00D57C8E" w:rsidRPr="00EE2373" w:rsidRDefault="00D57C8E">
            <w:pPr>
              <w:spacing w:before="60" w:after="60"/>
              <w:rPr>
                <w:rFonts w:ascii="Arial" w:hAnsi="Arial" w:cs="Arial"/>
                <w:b/>
              </w:rPr>
            </w:pPr>
            <w:r w:rsidRPr="00EE2373">
              <w:rPr>
                <w:rFonts w:ascii="Arial" w:hAnsi="Arial" w:cs="Arial"/>
                <w:b/>
              </w:rPr>
              <w:t>Objet :</w:t>
            </w:r>
            <w:r w:rsidR="00BB4CBD">
              <w:rPr>
                <w:rFonts w:ascii="Arial" w:hAnsi="Arial" w:cs="Arial"/>
                <w:b/>
              </w:rPr>
              <w:t xml:space="preserve"> Approvisionnement de matériels informatique</w:t>
            </w:r>
            <w:r w:rsidR="00816789">
              <w:rPr>
                <w:rFonts w:ascii="Arial" w:hAnsi="Arial" w:cs="Arial"/>
                <w:b/>
              </w:rPr>
              <w:t>s</w:t>
            </w:r>
            <w:r w:rsidR="00BB4CBD">
              <w:rPr>
                <w:rFonts w:ascii="Arial" w:hAnsi="Arial" w:cs="Arial"/>
                <w:b/>
              </w:rPr>
              <w:t xml:space="preserve"> opérationnels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F30A3FD" w:rsidR="005A16B4" w:rsidRPr="00EE2373" w:rsidRDefault="00BB4CBD" w:rsidP="00C064C3">
            <w:pPr>
              <w:spacing w:before="40"/>
              <w:jc w:val="center"/>
              <w:rPr>
                <w:rFonts w:ascii="Arial" w:hAnsi="Arial" w:cs="Arial"/>
                <w:b/>
                <w:bCs/>
              </w:rPr>
            </w:pPr>
            <w:r>
              <w:rPr>
                <w:rFonts w:ascii="Arial" w:hAnsi="Arial" w:cs="Arial"/>
                <w:b/>
                <w:bCs/>
              </w:rPr>
              <w:t>5101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CE0476" w:rsidRPr="00EE2373" w14:paraId="66F57215" w14:textId="77777777" w:rsidTr="00CE0476">
        <w:trPr>
          <w:cantSplit/>
          <w:trHeight w:val="1244"/>
        </w:trPr>
        <w:tc>
          <w:tcPr>
            <w:tcW w:w="2037" w:type="dxa"/>
            <w:tcBorders>
              <w:bottom w:val="single" w:sz="4" w:space="0" w:color="auto"/>
            </w:tcBorders>
          </w:tcPr>
          <w:p w14:paraId="7F585923" w14:textId="0FA8A9B5" w:rsidR="00CE0476" w:rsidRPr="00EE2373" w:rsidRDefault="00CE0476" w:rsidP="00C064C3">
            <w:pPr>
              <w:spacing w:before="40"/>
              <w:rPr>
                <w:rFonts w:ascii="Arial" w:hAnsi="Arial" w:cs="Arial"/>
                <w:b/>
                <w:caps/>
                <w:color w:val="000000"/>
                <w:sz w:val="18"/>
              </w:rPr>
            </w:pPr>
            <w:r>
              <w:rPr>
                <w:rFonts w:ascii="Arial" w:hAnsi="Arial" w:cs="Arial"/>
                <w:b/>
                <w:caps/>
                <w:color w:val="000000"/>
                <w:sz w:val="18"/>
              </w:rPr>
              <w:t>TYPE D’ACHAT</w:t>
            </w:r>
          </w:p>
        </w:tc>
        <w:tc>
          <w:tcPr>
            <w:tcW w:w="1649" w:type="dxa"/>
            <w:tcBorders>
              <w:bottom w:val="single" w:sz="4" w:space="0" w:color="auto"/>
            </w:tcBorders>
          </w:tcPr>
          <w:p w14:paraId="7B6084DA" w14:textId="151F00E2" w:rsidR="00CE0476" w:rsidRPr="00EE2373" w:rsidRDefault="00CE0476" w:rsidP="00C064C3">
            <w:pPr>
              <w:spacing w:before="40"/>
              <w:jc w:val="center"/>
              <w:rPr>
                <w:rFonts w:ascii="Arial" w:hAnsi="Arial" w:cs="Arial"/>
                <w:b/>
                <w:bCs/>
              </w:rPr>
            </w:pPr>
            <w:r>
              <w:rPr>
                <w:rFonts w:ascii="Arial" w:hAnsi="Arial" w:cs="Arial"/>
                <w:b/>
                <w:bCs/>
              </w:rPr>
              <w:t>22</w:t>
            </w:r>
          </w:p>
        </w:tc>
        <w:tc>
          <w:tcPr>
            <w:tcW w:w="3011" w:type="dxa"/>
            <w:vMerge/>
          </w:tcPr>
          <w:p w14:paraId="40D5AA30" w14:textId="77777777" w:rsidR="00CE0476" w:rsidRPr="00EE2373" w:rsidRDefault="00CE0476" w:rsidP="00C064C3">
            <w:pPr>
              <w:spacing w:before="60" w:after="60"/>
              <w:jc w:val="center"/>
              <w:rPr>
                <w:rFonts w:ascii="Arial" w:hAnsi="Arial" w:cs="Arial"/>
                <w:b/>
                <w:bCs/>
                <w:color w:val="008000"/>
              </w:rPr>
            </w:pPr>
          </w:p>
        </w:tc>
        <w:tc>
          <w:tcPr>
            <w:tcW w:w="3203" w:type="dxa"/>
            <w:vMerge/>
          </w:tcPr>
          <w:p w14:paraId="5FEECB2D" w14:textId="77777777" w:rsidR="00CE0476" w:rsidRPr="00EE2373" w:rsidRDefault="00CE0476"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7AE4FD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60161548"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 cahier des Clauses Techniques Particulières (C.C.T.P.) N° DSSFB/</w:t>
      </w:r>
      <w:r w:rsidR="00297BCC">
        <w:rPr>
          <w:rFonts w:ascii="Arial" w:hAnsi="Arial" w:cs="Arial"/>
          <w:caps w:val="0"/>
          <w:dstrike w:val="0"/>
          <w:szCs w:val="22"/>
        </w:rPr>
        <w:t>SDLOG/</w:t>
      </w:r>
      <w:r w:rsidR="00582D3B" w:rsidRPr="00EE2373">
        <w:rPr>
          <w:rFonts w:ascii="Arial" w:hAnsi="Arial" w:cs="Arial"/>
          <w:caps w:val="0"/>
          <w:dstrike w:val="0"/>
          <w:szCs w:val="22"/>
        </w:rPr>
        <w:t>260</w:t>
      </w:r>
      <w:r w:rsidR="00297BCC">
        <w:rPr>
          <w:rFonts w:ascii="Arial" w:hAnsi="Arial" w:cs="Arial"/>
          <w:caps w:val="0"/>
          <w:dstrike w:val="0"/>
          <w:szCs w:val="22"/>
        </w:rPr>
        <w:t>/O</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40164D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297BCC" w:rsidRPr="00297BCC">
        <w:rPr>
          <w:rFonts w:cs="Arial"/>
          <w:b/>
          <w:sz w:val="22"/>
          <w:szCs w:val="22"/>
          <w:lang w:val="fr-FR"/>
        </w:rPr>
        <w:t>septembre 2025</w:t>
      </w:r>
      <w:r w:rsidR="00456A5E" w:rsidRPr="00297BCC">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263FBC2"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63661522" w14:textId="3A2923F1" w:rsidR="007F0DF0" w:rsidRDefault="007F0DF0" w:rsidP="00190BCD">
      <w:pPr>
        <w:pStyle w:val="Listepuces"/>
        <w:rPr>
          <w:rFonts w:ascii="Arial" w:hAnsi="Arial" w:cs="Arial"/>
        </w:rPr>
      </w:pP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7FED874"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0"/>
    <w:bookmarkEnd w:id="1"/>
    <w:bookmarkEnd w:id="2"/>
    <w:bookmarkEnd w:id="3"/>
    <w:bookmarkEnd w:id="4"/>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BD76D5B"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16.6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pt;height:27.7pt" o:ole="" fillcolor="window">
            <v:imagedata r:id="rId16" o:title=""/>
          </v:shape>
          <o:OLEObject Type="Embed" ProgID="Equation.3" ShapeID="_x0000_i1029" DrawAspect="Content" ObjectID="_1815376316"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5"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7" w:name="_Toc124839758"/>
      <w:bookmarkStart w:id="8"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7"/>
      <w:bookmarkEnd w:id="8"/>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bookmarkStart w:id="9" w:name="_GoBack"/>
      <w:bookmarkEnd w:id="9"/>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DD868DB"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897B36">
      <w:rPr>
        <w:rStyle w:val="Numrodepage"/>
      </w:rPr>
      <w:t>25B00489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2403D8">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2403D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ins w:id="10" w:author="MAZEAS Maryvonne SA CE MINDEF" w:date="2025-01-31T11:49:00Z">
      <w:r w:rsidR="00B24AFA">
        <w:rPr>
          <w:rStyle w:val="Numrodepage"/>
          <w:i/>
          <w:iCs/>
          <w:noProof/>
          <w:sz w:val="16"/>
          <w:szCs w:val="16"/>
        </w:rPr>
        <w:t>31/01/2025</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ZEAS Maryvonne SA CE MINDEF">
    <w15:presenceInfo w15:providerId="None" w15:userId="MAZEAS Maryvonne SA CE MIND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270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03D8"/>
    <w:rsid w:val="00246D1E"/>
    <w:rsid w:val="00250698"/>
    <w:rsid w:val="00253072"/>
    <w:rsid w:val="002554A2"/>
    <w:rsid w:val="00262746"/>
    <w:rsid w:val="00263E4E"/>
    <w:rsid w:val="00276334"/>
    <w:rsid w:val="0027674E"/>
    <w:rsid w:val="00284ACA"/>
    <w:rsid w:val="00290C0E"/>
    <w:rsid w:val="002959EE"/>
    <w:rsid w:val="00297BCC"/>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480"/>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16789"/>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97B36"/>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4CBD"/>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0476"/>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270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C0CA4-0495-411E-9AD2-69CEF232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3655</Words>
  <Characters>20050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23658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MAZEAS Maryvonne SA CE MINDEF</cp:lastModifiedBy>
  <cp:revision>8</cp:revision>
  <cp:lastPrinted>2025-07-25T12:31:00Z</cp:lastPrinted>
  <dcterms:created xsi:type="dcterms:W3CDTF">2025-07-25T12:06:00Z</dcterms:created>
  <dcterms:modified xsi:type="dcterms:W3CDTF">2025-07-30T08:25:00Z</dcterms:modified>
</cp:coreProperties>
</file>